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6CF" w:rsidRPr="00A03CAB" w:rsidRDefault="00B22C54" w:rsidP="00003483">
      <w:pPr>
        <w:outlineLvl w:val="0"/>
        <w:rPr>
          <w:rFonts w:ascii="Century Gothic" w:hAnsi="Century Gothic"/>
          <w:b/>
          <w:sz w:val="44"/>
          <w:szCs w:val="44"/>
        </w:rPr>
      </w:pPr>
      <w:r>
        <w:rPr>
          <w:rFonts w:ascii="Century Gothic" w:hAnsi="Century Gothic"/>
          <w:b/>
          <w:sz w:val="44"/>
          <w:szCs w:val="44"/>
        </w:rPr>
        <w:t>YOU’RE BEAUTIFUL</w:t>
      </w:r>
    </w:p>
    <w:p w:rsidR="00C8306E" w:rsidRPr="00003483" w:rsidRDefault="00374267" w:rsidP="00003483">
      <w:pPr>
        <w:outlineLvl w:val="0"/>
        <w:rPr>
          <w:rFonts w:ascii="Century Gothic" w:hAnsi="Century Gothic"/>
          <w:szCs w:val="44"/>
        </w:rPr>
      </w:pPr>
      <w:r>
        <w:rPr>
          <w:rFonts w:ascii="Garamond" w:hAnsi="Garamond"/>
          <w:sz w:val="18"/>
          <w:szCs w:val="44"/>
        </w:rPr>
        <w:t xml:space="preserve"> </w:t>
      </w:r>
      <w:r w:rsidR="00C8306E">
        <w:rPr>
          <w:rFonts w:ascii="Century Gothic" w:hAnsi="Century Gothic"/>
          <w:sz w:val="22"/>
          <w:szCs w:val="44"/>
        </w:rPr>
        <w:t>Michele Wagner</w:t>
      </w:r>
      <w:r>
        <w:rPr>
          <w:rFonts w:ascii="Century Gothic" w:hAnsi="Century Gothic"/>
          <w:sz w:val="22"/>
          <w:szCs w:val="44"/>
        </w:rPr>
        <w:t>/</w:t>
      </w:r>
      <w:r w:rsidR="005126CF" w:rsidRPr="004724DE">
        <w:rPr>
          <w:rFonts w:ascii="Century Gothic" w:hAnsi="Century Gothic"/>
          <w:sz w:val="22"/>
          <w:szCs w:val="44"/>
        </w:rPr>
        <w:t>Tim</w:t>
      </w:r>
      <w:r w:rsidR="00C21ADA" w:rsidRPr="004724DE">
        <w:rPr>
          <w:rFonts w:ascii="Century Gothic" w:hAnsi="Century Gothic"/>
          <w:sz w:val="22"/>
          <w:szCs w:val="44"/>
        </w:rPr>
        <w:t>othy K.</w:t>
      </w:r>
      <w:r w:rsidR="005126CF" w:rsidRPr="004724DE">
        <w:rPr>
          <w:rFonts w:ascii="Century Gothic" w:hAnsi="Century Gothic"/>
          <w:sz w:val="22"/>
          <w:szCs w:val="44"/>
        </w:rPr>
        <w:t xml:space="preserve"> Norris</w:t>
      </w:r>
      <w:r w:rsidR="00C8306E">
        <w:rPr>
          <w:rFonts w:ascii="Century Gothic" w:hAnsi="Century Gothic"/>
          <w:sz w:val="22"/>
          <w:szCs w:val="44"/>
        </w:rPr>
        <w:t xml:space="preserve">  </w:t>
      </w:r>
      <w:r w:rsidR="00003483">
        <w:rPr>
          <w:rFonts w:ascii="Century Gothic" w:hAnsi="Century Gothic"/>
          <w:sz w:val="22"/>
          <w:szCs w:val="44"/>
        </w:rPr>
        <w:t xml:space="preserve">                                                                 </w:t>
      </w:r>
    </w:p>
    <w:p w:rsidR="005126CF" w:rsidRPr="004724DE" w:rsidRDefault="005126CF" w:rsidP="00D12248">
      <w:pPr>
        <w:rPr>
          <w:rFonts w:ascii="Century Gothic" w:hAnsi="Century Gothic"/>
          <w:sz w:val="22"/>
          <w:szCs w:val="44"/>
        </w:rPr>
      </w:pPr>
    </w:p>
    <w:p w:rsidR="00D12248" w:rsidRPr="0084126F" w:rsidRDefault="004724DE" w:rsidP="00D12248">
      <w:pPr>
        <w:rPr>
          <w:b/>
        </w:rPr>
      </w:pPr>
      <w:r>
        <w:rPr>
          <w:b/>
        </w:rPr>
        <w:t xml:space="preserve">Intro/Interlude  </w:t>
      </w:r>
      <w:r w:rsidR="00D12248">
        <w:rPr>
          <w:b/>
        </w:rPr>
        <w:t xml:space="preserve"> D    G    D    A/G   G/A       </w:t>
      </w:r>
    </w:p>
    <w:p w:rsidR="00D12248" w:rsidRDefault="00D12248" w:rsidP="00D12248">
      <w:pPr>
        <w:rPr>
          <w:b/>
          <w:i/>
        </w:rPr>
      </w:pPr>
    </w:p>
    <w:p w:rsidR="00D12248" w:rsidRPr="004724DE" w:rsidRDefault="00D12248" w:rsidP="00003483">
      <w:pPr>
        <w:outlineLvl w:val="0"/>
        <w:rPr>
          <w:b/>
        </w:rPr>
      </w:pPr>
      <w:r w:rsidRPr="004724DE">
        <w:rPr>
          <w:b/>
        </w:rPr>
        <w:t>Verse</w:t>
      </w:r>
      <w:r w:rsidR="0080619A" w:rsidRPr="004724DE">
        <w:rPr>
          <w:b/>
        </w:rPr>
        <w:t xml:space="preserve"> </w:t>
      </w:r>
      <w:r w:rsidR="004724DE" w:rsidRPr="004724DE">
        <w:rPr>
          <w:b/>
        </w:rPr>
        <w:t>1</w:t>
      </w:r>
    </w:p>
    <w:p w:rsidR="00D12248" w:rsidRPr="0084126F" w:rsidRDefault="00D12248" w:rsidP="00D12248">
      <w:pPr>
        <w:rPr>
          <w:b/>
        </w:rPr>
      </w:pPr>
      <w:r>
        <w:rPr>
          <w:b/>
        </w:rPr>
        <w:t>D                                             G</w:t>
      </w:r>
    </w:p>
    <w:p w:rsidR="00D12248" w:rsidRDefault="00D12248" w:rsidP="00003483">
      <w:pPr>
        <w:outlineLvl w:val="0"/>
      </w:pPr>
      <w:r>
        <w:t>You line up your failures and count them again</w:t>
      </w:r>
    </w:p>
    <w:p w:rsidR="00D12248" w:rsidRDefault="00D12248" w:rsidP="00D12248">
      <w:pPr>
        <w:rPr>
          <w:b/>
        </w:rPr>
      </w:pPr>
      <w:r>
        <w:rPr>
          <w:b/>
        </w:rPr>
        <w:t>D                         A/C</w:t>
      </w:r>
      <w:proofErr w:type="gramStart"/>
      <w:r>
        <w:rPr>
          <w:b/>
        </w:rPr>
        <w:t>#    Bm</w:t>
      </w:r>
      <w:proofErr w:type="gramEnd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12248" w:rsidRDefault="00D12248" w:rsidP="00003483">
      <w:pPr>
        <w:outlineLvl w:val="0"/>
      </w:pPr>
      <w:r>
        <w:t>Is there one more second chance</w:t>
      </w:r>
    </w:p>
    <w:p w:rsidR="00D12248" w:rsidRPr="002A0875" w:rsidRDefault="00D12248" w:rsidP="00D12248">
      <w:pPr>
        <w:rPr>
          <w:b/>
        </w:rPr>
      </w:pPr>
      <w:r>
        <w:rPr>
          <w:b/>
        </w:rPr>
        <w:t xml:space="preserve">                       G                                                Em7</w:t>
      </w:r>
    </w:p>
    <w:p w:rsidR="00D12248" w:rsidRDefault="00D12248" w:rsidP="00D12248">
      <w:r>
        <w:t>You’ve made good first impressions but their big expectations</w:t>
      </w:r>
    </w:p>
    <w:p w:rsidR="00D12248" w:rsidRPr="002A0875" w:rsidRDefault="00D12248" w:rsidP="00003483">
      <w:pPr>
        <w:outlineLvl w:val="0"/>
        <w:rPr>
          <w:b/>
        </w:rPr>
      </w:pPr>
      <w:r>
        <w:t xml:space="preserve">            </w:t>
      </w:r>
      <w:r>
        <w:rPr>
          <w:b/>
        </w:rPr>
        <w:t xml:space="preserve"> Em/A</w:t>
      </w:r>
      <w:r>
        <w:tab/>
      </w:r>
      <w:r w:rsidR="000662FA">
        <w:rPr>
          <w:b/>
        </w:rPr>
        <w:t xml:space="preserve">                    </w:t>
      </w:r>
      <w:r>
        <w:rPr>
          <w:b/>
        </w:rPr>
        <w:t>A    G/A</w:t>
      </w:r>
      <w:r>
        <w:tab/>
      </w:r>
      <w:r>
        <w:tab/>
      </w:r>
    </w:p>
    <w:p w:rsidR="00D12248" w:rsidRPr="00F71FB9" w:rsidRDefault="00D12248" w:rsidP="00D12248">
      <w:r>
        <w:t>Brought fear along the way</w:t>
      </w:r>
    </w:p>
    <w:p w:rsidR="00D12248" w:rsidRPr="00933B3C" w:rsidRDefault="0080619A" w:rsidP="00003483">
      <w:pPr>
        <w:outlineLvl w:val="0"/>
        <w:rPr>
          <w:b/>
          <w:i/>
        </w:rPr>
      </w:pPr>
      <w:r>
        <w:rPr>
          <w:b/>
          <w:i/>
        </w:rPr>
        <w:t xml:space="preserve">           </w:t>
      </w:r>
      <w:r w:rsidR="00933B3C">
        <w:rPr>
          <w:b/>
          <w:i/>
        </w:rPr>
        <w:t xml:space="preserve">  </w:t>
      </w:r>
      <w:r w:rsidR="00D12248">
        <w:rPr>
          <w:b/>
        </w:rPr>
        <w:t>D                                 G</w:t>
      </w:r>
    </w:p>
    <w:p w:rsidR="00D12248" w:rsidRDefault="00D12248" w:rsidP="00D12248">
      <w:r>
        <w:t xml:space="preserve">So you hide your dreams </w:t>
      </w:r>
      <w:proofErr w:type="gramStart"/>
      <w:r>
        <w:t>You</w:t>
      </w:r>
      <w:proofErr w:type="gramEnd"/>
      <w:r>
        <w:t xml:space="preserve"> cover your scars</w:t>
      </w:r>
    </w:p>
    <w:p w:rsidR="00D12248" w:rsidRPr="009569DA" w:rsidRDefault="00D12248" w:rsidP="00003483">
      <w:pPr>
        <w:outlineLvl w:val="0"/>
        <w:rPr>
          <w:b/>
        </w:rPr>
      </w:pPr>
      <w:r>
        <w:rPr>
          <w:b/>
        </w:rPr>
        <w:t xml:space="preserve">                D           A/C</w:t>
      </w:r>
      <w:proofErr w:type="gramStart"/>
      <w:r>
        <w:rPr>
          <w:b/>
        </w:rPr>
        <w:t>#          Bm</w:t>
      </w:r>
      <w:proofErr w:type="gramEnd"/>
    </w:p>
    <w:p w:rsidR="00D12248" w:rsidRDefault="00D12248" w:rsidP="00D12248">
      <w:r>
        <w:t>You’re afraid someone might know you</w:t>
      </w:r>
    </w:p>
    <w:p w:rsidR="00D12248" w:rsidRPr="009569DA" w:rsidRDefault="00D12248" w:rsidP="00003483">
      <w:pPr>
        <w:outlineLvl w:val="0"/>
        <w:rPr>
          <w:b/>
        </w:rPr>
      </w:pPr>
      <w:r>
        <w:rPr>
          <w:b/>
        </w:rPr>
        <w:t>G                                 CM7</w:t>
      </w:r>
    </w:p>
    <w:p w:rsidR="00D12248" w:rsidRDefault="00D12248" w:rsidP="00D12248">
      <w:r>
        <w:t>But spiritual freedom comes from believing</w:t>
      </w:r>
    </w:p>
    <w:p w:rsidR="00D12248" w:rsidRPr="000120C1" w:rsidRDefault="000662FA" w:rsidP="00003483">
      <w:pPr>
        <w:outlineLvl w:val="0"/>
        <w:rPr>
          <w:b/>
        </w:rPr>
      </w:pPr>
      <w:r>
        <w:rPr>
          <w:b/>
        </w:rPr>
        <w:t>CM7/</w:t>
      </w:r>
      <w:proofErr w:type="gramStart"/>
      <w:r>
        <w:rPr>
          <w:b/>
        </w:rPr>
        <w:t xml:space="preserve">B  </w:t>
      </w:r>
      <w:r w:rsidR="00D12248">
        <w:rPr>
          <w:b/>
        </w:rPr>
        <w:t>Em</w:t>
      </w:r>
      <w:proofErr w:type="gramEnd"/>
      <w:r w:rsidR="00D12248">
        <w:rPr>
          <w:b/>
        </w:rPr>
        <w:t xml:space="preserve">/A        </w:t>
      </w:r>
      <w:r>
        <w:rPr>
          <w:b/>
        </w:rPr>
        <w:t xml:space="preserve">     </w:t>
      </w:r>
      <w:r w:rsidR="00D12248">
        <w:rPr>
          <w:b/>
        </w:rPr>
        <w:t xml:space="preserve">G/A                 </w:t>
      </w:r>
    </w:p>
    <w:p w:rsidR="00D12248" w:rsidRDefault="000662FA" w:rsidP="00D12248">
      <w:r>
        <w:t>You’re loved</w:t>
      </w:r>
      <w:r w:rsidR="00D12248">
        <w:t xml:space="preserve"> as you are</w:t>
      </w:r>
    </w:p>
    <w:p w:rsidR="00D12248" w:rsidRDefault="00D12248" w:rsidP="00D12248">
      <w:r>
        <w:t xml:space="preserve"> </w:t>
      </w:r>
    </w:p>
    <w:p w:rsidR="00D12248" w:rsidRPr="004724DE" w:rsidRDefault="004724DE" w:rsidP="00003483">
      <w:pPr>
        <w:outlineLvl w:val="0"/>
        <w:rPr>
          <w:b/>
        </w:rPr>
      </w:pPr>
      <w:r w:rsidRPr="004724DE">
        <w:rPr>
          <w:b/>
        </w:rPr>
        <w:t>Chorus</w:t>
      </w:r>
    </w:p>
    <w:p w:rsidR="00D12248" w:rsidRDefault="00967AAF" w:rsidP="00D12248">
      <w:r>
        <w:t xml:space="preserve">              </w:t>
      </w:r>
      <w:r w:rsidR="00D12248">
        <w:rPr>
          <w:b/>
        </w:rPr>
        <w:t xml:space="preserve"> G/D       D               Bm7                A</w:t>
      </w:r>
      <w:r w:rsidR="00D12248" w:rsidRPr="002A0875">
        <w:rPr>
          <w:b/>
        </w:rPr>
        <w:br/>
      </w:r>
      <w:r w:rsidR="00D12248">
        <w:t xml:space="preserve"> </w:t>
      </w:r>
      <w:proofErr w:type="gramStart"/>
      <w:r w:rsidR="00D12248">
        <w:t>You’re  Beau</w:t>
      </w:r>
      <w:proofErr w:type="gramEnd"/>
      <w:r w:rsidR="00D12248">
        <w:t xml:space="preserve"> ti- ful  like a diamond in the sun </w:t>
      </w:r>
    </w:p>
    <w:p w:rsidR="00D12248" w:rsidRPr="000120C1" w:rsidRDefault="00D12248" w:rsidP="00D12248">
      <w:pPr>
        <w:rPr>
          <w:b/>
        </w:rPr>
      </w:pPr>
      <w:r>
        <w:t xml:space="preserve">               </w:t>
      </w:r>
      <w:r>
        <w:rPr>
          <w:b/>
        </w:rPr>
        <w:t>F#m            Bm         Bm/A     Bb        Bb/C</w:t>
      </w:r>
    </w:p>
    <w:p w:rsidR="00D12248" w:rsidRDefault="00D12248" w:rsidP="00D12248">
      <w:r>
        <w:t xml:space="preserve">You’re so Beau – ti – ful, </w:t>
      </w:r>
      <w:proofErr w:type="gramStart"/>
      <w:r>
        <w:t>And</w:t>
      </w:r>
      <w:proofErr w:type="gramEnd"/>
      <w:r>
        <w:t xml:space="preserve"> you’re becoming brighter</w:t>
      </w:r>
    </w:p>
    <w:p w:rsidR="00D12248" w:rsidRPr="000855D6" w:rsidRDefault="00D12248" w:rsidP="00D12248">
      <w:pPr>
        <w:rPr>
          <w:b/>
        </w:rPr>
      </w:pPr>
      <w:r>
        <w:rPr>
          <w:b/>
        </w:rPr>
        <w:t xml:space="preserve">            G/D</w:t>
      </w:r>
      <w:r w:rsidRPr="000855D6">
        <w:rPr>
          <w:b/>
        </w:rPr>
        <w:t xml:space="preserve">   </w:t>
      </w:r>
      <w:r>
        <w:rPr>
          <w:b/>
        </w:rPr>
        <w:t xml:space="preserve">         D   Bm7</w:t>
      </w:r>
      <w:r w:rsidRPr="000855D6">
        <w:rPr>
          <w:b/>
        </w:rPr>
        <w:t xml:space="preserve">     </w:t>
      </w:r>
      <w:r>
        <w:rPr>
          <w:b/>
        </w:rPr>
        <w:t xml:space="preserve">            A                       F#m7</w:t>
      </w:r>
    </w:p>
    <w:p w:rsidR="00D12248" w:rsidRDefault="00D12248" w:rsidP="00D12248">
      <w:r>
        <w:t xml:space="preserve">You’re Beaut – ti - </w:t>
      </w:r>
      <w:proofErr w:type="gramStart"/>
      <w:r>
        <w:t>ful  And</w:t>
      </w:r>
      <w:proofErr w:type="gramEnd"/>
      <w:r>
        <w:t xml:space="preserve"> the world needs so much to see</w:t>
      </w:r>
    </w:p>
    <w:p w:rsidR="00D12248" w:rsidRPr="000855D6" w:rsidRDefault="00D12248" w:rsidP="00D12248">
      <w:pPr>
        <w:rPr>
          <w:b/>
        </w:rPr>
      </w:pPr>
      <w:r w:rsidRPr="000855D6">
        <w:rPr>
          <w:b/>
        </w:rPr>
        <w:t xml:space="preserve">            Bm</w:t>
      </w:r>
      <w:r>
        <w:rPr>
          <w:b/>
        </w:rPr>
        <w:t>7   Bm7/A</w:t>
      </w:r>
      <w:r w:rsidRPr="000855D6">
        <w:rPr>
          <w:b/>
        </w:rPr>
        <w:t xml:space="preserve"> </w:t>
      </w:r>
      <w:r>
        <w:rPr>
          <w:b/>
        </w:rPr>
        <w:t xml:space="preserve">   G    </w:t>
      </w:r>
      <w:r w:rsidR="00933B3C">
        <w:rPr>
          <w:b/>
        </w:rPr>
        <w:t xml:space="preserve"> </w:t>
      </w:r>
      <w:r>
        <w:rPr>
          <w:b/>
        </w:rPr>
        <w:t>G/A                    D</w:t>
      </w:r>
      <w:r w:rsidRPr="000855D6">
        <w:rPr>
          <w:b/>
        </w:rPr>
        <w:t xml:space="preserve"> </w:t>
      </w:r>
      <w:r>
        <w:rPr>
          <w:b/>
        </w:rPr>
        <w:t xml:space="preserve">    </w:t>
      </w:r>
    </w:p>
    <w:p w:rsidR="00D12248" w:rsidRDefault="00D12248" w:rsidP="00D12248">
      <w:r>
        <w:t xml:space="preserve">All the treasure in your </w:t>
      </w:r>
      <w:proofErr w:type="gramStart"/>
      <w:r>
        <w:t xml:space="preserve">soul </w:t>
      </w:r>
      <w:r w:rsidR="00933B3C">
        <w:t xml:space="preserve"> </w:t>
      </w:r>
      <w:r>
        <w:t>You’re</w:t>
      </w:r>
      <w:proofErr w:type="gramEnd"/>
      <w:r>
        <w:t xml:space="preserve"> Beau –ti -ful</w:t>
      </w:r>
    </w:p>
    <w:p w:rsidR="00D12248" w:rsidRDefault="00D12248" w:rsidP="00D12248"/>
    <w:p w:rsidR="00D12248" w:rsidRPr="004724DE" w:rsidRDefault="00D12248" w:rsidP="00003483">
      <w:pPr>
        <w:outlineLvl w:val="0"/>
        <w:rPr>
          <w:b/>
        </w:rPr>
      </w:pPr>
      <w:r w:rsidRPr="004724DE">
        <w:rPr>
          <w:b/>
        </w:rPr>
        <w:t>Verse</w:t>
      </w:r>
      <w:r w:rsidR="0080619A" w:rsidRPr="004724DE">
        <w:rPr>
          <w:b/>
        </w:rPr>
        <w:t xml:space="preserve"> </w:t>
      </w:r>
      <w:r w:rsidR="004724DE" w:rsidRPr="004724DE">
        <w:rPr>
          <w:b/>
        </w:rPr>
        <w:t>2</w:t>
      </w:r>
      <w:r w:rsidRPr="004724DE">
        <w:rPr>
          <w:b/>
        </w:rPr>
        <w:t xml:space="preserve">      </w:t>
      </w:r>
    </w:p>
    <w:p w:rsidR="00D12248" w:rsidRPr="000120C1" w:rsidRDefault="00D12248" w:rsidP="00D12248">
      <w:pPr>
        <w:rPr>
          <w:b/>
        </w:rPr>
      </w:pPr>
      <w:r>
        <w:rPr>
          <w:b/>
        </w:rPr>
        <w:t>D                               G</w:t>
      </w:r>
    </w:p>
    <w:p w:rsidR="00D12248" w:rsidRDefault="00D12248" w:rsidP="00003483">
      <w:pPr>
        <w:outlineLvl w:val="0"/>
      </w:pPr>
      <w:r>
        <w:t xml:space="preserve">We all are imperfect most insecure </w:t>
      </w:r>
    </w:p>
    <w:p w:rsidR="00D12248" w:rsidRPr="000855D6" w:rsidRDefault="00D12248" w:rsidP="00D12248">
      <w:pPr>
        <w:rPr>
          <w:b/>
        </w:rPr>
      </w:pPr>
      <w:r w:rsidRPr="000855D6">
        <w:rPr>
          <w:b/>
        </w:rPr>
        <w:t xml:space="preserve">D                  </w:t>
      </w:r>
      <w:r>
        <w:rPr>
          <w:b/>
        </w:rPr>
        <w:t xml:space="preserve">     A/C</w:t>
      </w:r>
      <w:proofErr w:type="gramStart"/>
      <w:r>
        <w:rPr>
          <w:b/>
        </w:rPr>
        <w:t xml:space="preserve">#   </w:t>
      </w:r>
      <w:r w:rsidRPr="000855D6">
        <w:rPr>
          <w:b/>
        </w:rPr>
        <w:t xml:space="preserve"> Bm</w:t>
      </w:r>
      <w:proofErr w:type="gramEnd"/>
    </w:p>
    <w:p w:rsidR="00D12248" w:rsidRDefault="00D12248" w:rsidP="00003483">
      <w:pPr>
        <w:outlineLvl w:val="0"/>
      </w:pPr>
      <w:r>
        <w:t>We’re afraid of who we are</w:t>
      </w:r>
    </w:p>
    <w:p w:rsidR="00D12248" w:rsidRPr="000120C1" w:rsidRDefault="00D12248" w:rsidP="00D12248">
      <w:r w:rsidRPr="000855D6">
        <w:rPr>
          <w:b/>
        </w:rPr>
        <w:t xml:space="preserve">G    </w:t>
      </w:r>
      <w:r>
        <w:rPr>
          <w:b/>
        </w:rPr>
        <w:t xml:space="preserve">                                </w:t>
      </w:r>
      <w:proofErr w:type="gramStart"/>
      <w:r>
        <w:rPr>
          <w:b/>
        </w:rPr>
        <w:t>Em</w:t>
      </w:r>
      <w:r>
        <w:t xml:space="preserve">                                               </w:t>
      </w:r>
      <w:proofErr w:type="gramEnd"/>
      <w:r>
        <w:rPr>
          <w:lang w:val="es-HN"/>
        </w:rPr>
        <w:br/>
        <w:t>It’s hard to imagine this world that we live in</w:t>
      </w:r>
    </w:p>
    <w:p w:rsidR="00D12248" w:rsidRPr="000855D6" w:rsidRDefault="00DE5E9D" w:rsidP="00D12248">
      <w:pPr>
        <w:rPr>
          <w:b/>
          <w:lang w:val="es-HN"/>
        </w:rPr>
      </w:pPr>
      <w:r>
        <w:rPr>
          <w:b/>
          <w:lang w:val="es-HN"/>
        </w:rPr>
        <w:t xml:space="preserve">          Em/A        </w:t>
      </w:r>
      <w:r w:rsidR="00A416A9">
        <w:rPr>
          <w:b/>
          <w:lang w:val="es-HN"/>
        </w:rPr>
        <w:t xml:space="preserve">   </w:t>
      </w:r>
      <w:r w:rsidR="00D12248">
        <w:rPr>
          <w:b/>
          <w:lang w:val="es-HN"/>
        </w:rPr>
        <w:t>A   G</w:t>
      </w:r>
    </w:p>
    <w:p w:rsidR="00D12248" w:rsidRPr="00C83461" w:rsidRDefault="00D12248" w:rsidP="00D12248">
      <w:pPr>
        <w:rPr>
          <w:lang w:val="es-HN"/>
        </w:rPr>
      </w:pPr>
      <w:r>
        <w:rPr>
          <w:lang w:val="es-HN"/>
        </w:rPr>
        <w:t>Could need us at all</w:t>
      </w:r>
    </w:p>
    <w:p w:rsidR="00D12248" w:rsidRPr="005B7D6D" w:rsidRDefault="00D12248" w:rsidP="00D12248">
      <w:pPr>
        <w:rPr>
          <w:b/>
          <w:i/>
          <w:lang w:val="es-HN"/>
        </w:rPr>
      </w:pPr>
      <w:r>
        <w:rPr>
          <w:b/>
          <w:lang w:val="es-HN"/>
        </w:rPr>
        <w:t>D                                                         G</w:t>
      </w:r>
      <w:r>
        <w:rPr>
          <w:b/>
          <w:i/>
          <w:lang w:val="es-HN"/>
        </w:rPr>
        <w:t xml:space="preserve">                               </w:t>
      </w:r>
    </w:p>
    <w:p w:rsidR="00D77C1B" w:rsidRDefault="00D12248" w:rsidP="00D12248">
      <w:pPr>
        <w:rPr>
          <w:lang w:val="es-HN"/>
        </w:rPr>
      </w:pPr>
      <w:r>
        <w:rPr>
          <w:lang w:val="es-HN"/>
        </w:rPr>
        <w:t>But we must be worth something for Jesus to bear</w:t>
      </w:r>
    </w:p>
    <w:p w:rsidR="00D12248" w:rsidRPr="00467761" w:rsidRDefault="00D12248" w:rsidP="00003483">
      <w:pPr>
        <w:outlineLvl w:val="0"/>
        <w:rPr>
          <w:lang w:val="es-HN"/>
        </w:rPr>
      </w:pPr>
      <w:r w:rsidRPr="000855D6">
        <w:rPr>
          <w:b/>
          <w:lang w:val="es-HN"/>
        </w:rPr>
        <w:t xml:space="preserve">D      </w:t>
      </w:r>
      <w:r>
        <w:rPr>
          <w:b/>
          <w:lang w:val="es-HN"/>
        </w:rPr>
        <w:t xml:space="preserve">           </w:t>
      </w:r>
      <w:r w:rsidR="008A4588">
        <w:rPr>
          <w:b/>
          <w:lang w:val="es-HN"/>
        </w:rPr>
        <w:t xml:space="preserve"> </w:t>
      </w:r>
      <w:r>
        <w:rPr>
          <w:b/>
          <w:lang w:val="es-HN"/>
        </w:rPr>
        <w:t>A/C#</w:t>
      </w:r>
      <w:r w:rsidRPr="000855D6">
        <w:rPr>
          <w:b/>
          <w:lang w:val="es-HN"/>
        </w:rPr>
        <w:t xml:space="preserve">  </w:t>
      </w:r>
      <w:r>
        <w:rPr>
          <w:b/>
          <w:lang w:val="es-HN"/>
        </w:rPr>
        <w:t xml:space="preserve"> </w:t>
      </w:r>
      <w:r w:rsidRPr="000855D6">
        <w:rPr>
          <w:b/>
          <w:lang w:val="es-HN"/>
        </w:rPr>
        <w:t>Bm</w:t>
      </w:r>
    </w:p>
    <w:p w:rsidR="00917F1D" w:rsidRDefault="00D12248" w:rsidP="00917F1D">
      <w:pPr>
        <w:rPr>
          <w:lang w:val="es-HN"/>
        </w:rPr>
      </w:pPr>
      <w:r>
        <w:rPr>
          <w:lang w:val="es-HN"/>
        </w:rPr>
        <w:t>The scars of perfect love</w:t>
      </w:r>
    </w:p>
    <w:p w:rsidR="00197ED1" w:rsidRPr="00A03CAB" w:rsidRDefault="00197ED1" w:rsidP="00197ED1">
      <w:pPr>
        <w:outlineLvl w:val="0"/>
        <w:rPr>
          <w:rFonts w:ascii="Century Gothic" w:hAnsi="Century Gothic"/>
          <w:b/>
          <w:sz w:val="44"/>
          <w:szCs w:val="44"/>
        </w:rPr>
      </w:pPr>
      <w:r>
        <w:rPr>
          <w:rFonts w:ascii="Century Gothic" w:hAnsi="Century Gothic"/>
          <w:b/>
          <w:sz w:val="44"/>
          <w:szCs w:val="44"/>
        </w:rPr>
        <w:t>YOU’RE BEAUTIFUL</w:t>
      </w:r>
      <w:r w:rsidR="009D6F38">
        <w:rPr>
          <w:rFonts w:ascii="Century Gothic" w:hAnsi="Century Gothic"/>
          <w:b/>
          <w:sz w:val="44"/>
          <w:szCs w:val="44"/>
        </w:rPr>
        <w:t xml:space="preserve"> (2 of 2)</w:t>
      </w:r>
    </w:p>
    <w:p w:rsidR="00197ED1" w:rsidRPr="00003483" w:rsidRDefault="00197ED1" w:rsidP="00197ED1">
      <w:pPr>
        <w:outlineLvl w:val="0"/>
        <w:rPr>
          <w:rFonts w:ascii="Century Gothic" w:hAnsi="Century Gothic"/>
          <w:szCs w:val="44"/>
        </w:rPr>
      </w:pPr>
      <w:r>
        <w:rPr>
          <w:rFonts w:ascii="Garamond" w:hAnsi="Garamond"/>
          <w:sz w:val="18"/>
          <w:szCs w:val="44"/>
        </w:rPr>
        <w:t xml:space="preserve"> </w:t>
      </w:r>
      <w:r>
        <w:rPr>
          <w:rFonts w:ascii="Century Gothic" w:hAnsi="Century Gothic"/>
          <w:sz w:val="22"/>
          <w:szCs w:val="44"/>
        </w:rPr>
        <w:t>Michele Wagner/</w:t>
      </w:r>
      <w:r w:rsidRPr="004724DE">
        <w:rPr>
          <w:rFonts w:ascii="Century Gothic" w:hAnsi="Century Gothic"/>
          <w:sz w:val="22"/>
          <w:szCs w:val="44"/>
        </w:rPr>
        <w:t>Timothy K. Norris</w:t>
      </w:r>
      <w:r>
        <w:rPr>
          <w:rFonts w:ascii="Century Gothic" w:hAnsi="Century Gothic"/>
          <w:sz w:val="22"/>
          <w:szCs w:val="44"/>
        </w:rPr>
        <w:t xml:space="preserve">                                                                   </w:t>
      </w:r>
    </w:p>
    <w:p w:rsidR="00197ED1" w:rsidRDefault="00197ED1" w:rsidP="00917F1D">
      <w:pPr>
        <w:rPr>
          <w:b/>
          <w:lang w:val="es-HN"/>
        </w:rPr>
      </w:pPr>
    </w:p>
    <w:p w:rsidR="00197ED1" w:rsidRDefault="00197ED1" w:rsidP="00917F1D">
      <w:pPr>
        <w:rPr>
          <w:b/>
          <w:lang w:val="es-HN"/>
        </w:rPr>
      </w:pPr>
    </w:p>
    <w:p w:rsidR="00D12248" w:rsidRPr="00917F1D" w:rsidRDefault="00D12248" w:rsidP="00917F1D">
      <w:pPr>
        <w:rPr>
          <w:lang w:val="es-HN"/>
        </w:rPr>
      </w:pPr>
      <w:r w:rsidRPr="000855D6">
        <w:rPr>
          <w:b/>
          <w:lang w:val="es-HN"/>
        </w:rPr>
        <w:t xml:space="preserve">G                       </w:t>
      </w:r>
      <w:r>
        <w:rPr>
          <w:b/>
          <w:lang w:val="es-HN"/>
        </w:rPr>
        <w:t xml:space="preserve">           </w:t>
      </w:r>
      <w:r w:rsidRPr="000855D6">
        <w:rPr>
          <w:b/>
          <w:lang w:val="es-HN"/>
        </w:rPr>
        <w:t>C</w:t>
      </w:r>
      <w:r>
        <w:rPr>
          <w:b/>
          <w:lang w:val="es-HN"/>
        </w:rPr>
        <w:t>Maj7</w:t>
      </w:r>
    </w:p>
    <w:p w:rsidR="00D12248" w:rsidRDefault="00D12248" w:rsidP="00D12248">
      <w:pPr>
        <w:rPr>
          <w:lang w:val="es-HN"/>
        </w:rPr>
      </w:pPr>
      <w:r>
        <w:rPr>
          <w:lang w:val="es-HN"/>
        </w:rPr>
        <w:t xml:space="preserve">And begin the refining until we are shining </w:t>
      </w:r>
    </w:p>
    <w:p w:rsidR="00D12248" w:rsidRPr="000855D6" w:rsidRDefault="00D12248" w:rsidP="00003483">
      <w:pPr>
        <w:outlineLvl w:val="0"/>
        <w:rPr>
          <w:b/>
          <w:lang w:val="es-HN"/>
        </w:rPr>
      </w:pPr>
      <w:r>
        <w:rPr>
          <w:b/>
          <w:lang w:val="es-HN"/>
        </w:rPr>
        <w:t xml:space="preserve">CMaj7/B        Em/A           </w:t>
      </w:r>
    </w:p>
    <w:p w:rsidR="00D12248" w:rsidRPr="000655E6" w:rsidRDefault="00D12248" w:rsidP="00D12248">
      <w:pPr>
        <w:rPr>
          <w:lang w:val="es-HN"/>
        </w:rPr>
      </w:pPr>
      <w:r>
        <w:rPr>
          <w:lang w:val="es-HN"/>
        </w:rPr>
        <w:t>A jewel in His care</w:t>
      </w:r>
    </w:p>
    <w:p w:rsidR="00D12248" w:rsidRPr="000655E6" w:rsidRDefault="00D12248" w:rsidP="00D12248">
      <w:pPr>
        <w:rPr>
          <w:lang w:val="es-HN"/>
        </w:rPr>
      </w:pPr>
    </w:p>
    <w:p w:rsidR="00D12248" w:rsidRPr="000655E6" w:rsidRDefault="00D12248" w:rsidP="00D12248">
      <w:pPr>
        <w:jc w:val="center"/>
        <w:rPr>
          <w:rFonts w:ascii="Garamond" w:hAnsi="Garamond"/>
          <w:b/>
          <w:sz w:val="18"/>
          <w:szCs w:val="18"/>
          <w:lang w:val="es-HN"/>
        </w:rPr>
      </w:pPr>
    </w:p>
    <w:p w:rsidR="00D12248" w:rsidRPr="004724DE" w:rsidRDefault="00D12248" w:rsidP="00003483">
      <w:pPr>
        <w:outlineLvl w:val="0"/>
        <w:rPr>
          <w:b/>
        </w:rPr>
      </w:pPr>
      <w:r w:rsidRPr="004724DE">
        <w:rPr>
          <w:b/>
        </w:rPr>
        <w:t xml:space="preserve">Repeat </w:t>
      </w:r>
      <w:r w:rsidR="004724DE" w:rsidRPr="004724DE">
        <w:rPr>
          <w:b/>
        </w:rPr>
        <w:t>Chorus</w:t>
      </w:r>
    </w:p>
    <w:p w:rsidR="00D12248" w:rsidRPr="005B7D6D" w:rsidRDefault="00D12248" w:rsidP="00D12248">
      <w:pPr>
        <w:rPr>
          <w:b/>
          <w:i/>
        </w:rPr>
      </w:pPr>
    </w:p>
    <w:p w:rsidR="00D12248" w:rsidRDefault="00D12248" w:rsidP="00D12248">
      <w:pPr>
        <w:rPr>
          <w:b/>
        </w:rPr>
      </w:pPr>
      <w:r>
        <w:rPr>
          <w:b/>
        </w:rPr>
        <w:t>G/A     G/D    D            Bm                    A</w:t>
      </w:r>
    </w:p>
    <w:p w:rsidR="00D12248" w:rsidRDefault="00D12248" w:rsidP="00003483">
      <w:pPr>
        <w:outlineLvl w:val="0"/>
      </w:pPr>
      <w:r w:rsidRPr="00D62D17">
        <w:t>You’re</w:t>
      </w:r>
      <w:r>
        <w:t xml:space="preserve"> Beautiful like a diamond in the sun</w:t>
      </w:r>
    </w:p>
    <w:p w:rsidR="00D12248" w:rsidRPr="000855D6" w:rsidRDefault="00D12248" w:rsidP="00D12248">
      <w:pPr>
        <w:rPr>
          <w:b/>
        </w:rPr>
      </w:pPr>
      <w:r>
        <w:t xml:space="preserve">           </w:t>
      </w:r>
      <w:r w:rsidRPr="000855D6">
        <w:rPr>
          <w:b/>
        </w:rPr>
        <w:t>F#m</w:t>
      </w:r>
      <w:r>
        <w:rPr>
          <w:b/>
        </w:rPr>
        <w:t xml:space="preserve">   Bm       Bb/A       Bb        Bb/C</w:t>
      </w:r>
    </w:p>
    <w:p w:rsidR="00D12248" w:rsidRDefault="00D12248" w:rsidP="00D12248">
      <w:r>
        <w:t xml:space="preserve">You’re Beautiful </w:t>
      </w:r>
      <w:proofErr w:type="gramStart"/>
      <w:r>
        <w:t>And</w:t>
      </w:r>
      <w:proofErr w:type="gramEnd"/>
      <w:r>
        <w:t xml:space="preserve"> you’re becoming brighter</w:t>
      </w:r>
    </w:p>
    <w:p w:rsidR="00D12248" w:rsidRPr="000855D6" w:rsidRDefault="00D12248" w:rsidP="00D12248">
      <w:pPr>
        <w:rPr>
          <w:b/>
        </w:rPr>
      </w:pPr>
      <w:r>
        <w:t xml:space="preserve">             </w:t>
      </w:r>
      <w:r>
        <w:rPr>
          <w:b/>
        </w:rPr>
        <w:t xml:space="preserve">G/D   D  </w:t>
      </w:r>
      <w:r w:rsidR="00CD61A1">
        <w:rPr>
          <w:b/>
        </w:rPr>
        <w:t xml:space="preserve"> </w:t>
      </w:r>
      <w:r>
        <w:rPr>
          <w:b/>
        </w:rPr>
        <w:t>Bm                    A                        F#m</w:t>
      </w:r>
    </w:p>
    <w:p w:rsidR="00D12248" w:rsidRDefault="00D12248" w:rsidP="00D12248">
      <w:r>
        <w:t xml:space="preserve">You’re </w:t>
      </w:r>
      <w:proofErr w:type="gramStart"/>
      <w:r>
        <w:t>Beautiful  And</w:t>
      </w:r>
      <w:proofErr w:type="gramEnd"/>
      <w:r>
        <w:t xml:space="preserve"> the world needs so much to see</w:t>
      </w:r>
    </w:p>
    <w:p w:rsidR="00D12248" w:rsidRPr="009436E2" w:rsidRDefault="00D12248" w:rsidP="00D12248">
      <w:pPr>
        <w:rPr>
          <w:b/>
        </w:rPr>
      </w:pPr>
      <w:r>
        <w:rPr>
          <w:b/>
        </w:rPr>
        <w:t xml:space="preserve">           </w:t>
      </w:r>
      <w:r w:rsidRPr="009436E2">
        <w:rPr>
          <w:b/>
        </w:rPr>
        <w:t>Bm</w:t>
      </w:r>
      <w:r>
        <w:rPr>
          <w:b/>
        </w:rPr>
        <w:t xml:space="preserve">7     Bm7/A   </w:t>
      </w:r>
      <w:r w:rsidRPr="009436E2">
        <w:rPr>
          <w:b/>
        </w:rPr>
        <w:t>G</w:t>
      </w:r>
      <w:r>
        <w:rPr>
          <w:b/>
        </w:rPr>
        <w:t xml:space="preserve">    </w:t>
      </w:r>
      <w:r w:rsidR="00CD61A1">
        <w:rPr>
          <w:b/>
        </w:rPr>
        <w:t xml:space="preserve"> </w:t>
      </w:r>
      <w:r>
        <w:rPr>
          <w:b/>
        </w:rPr>
        <w:t xml:space="preserve">G/A                   D     </w:t>
      </w:r>
      <w:proofErr w:type="gramStart"/>
      <w:r>
        <w:rPr>
          <w:b/>
        </w:rPr>
        <w:t>G2  G</w:t>
      </w:r>
      <w:proofErr w:type="gramEnd"/>
      <w:r>
        <w:rPr>
          <w:b/>
        </w:rPr>
        <w:t>/A</w:t>
      </w:r>
    </w:p>
    <w:p w:rsidR="00D12248" w:rsidRDefault="00D12248" w:rsidP="00D12248">
      <w:r>
        <w:t xml:space="preserve">All the treasure in your soul    </w:t>
      </w:r>
      <w:proofErr w:type="gramStart"/>
      <w:r>
        <w:t>You</w:t>
      </w:r>
      <w:proofErr w:type="gramEnd"/>
      <w:r>
        <w:t xml:space="preserve">’re Beautiful  </w:t>
      </w:r>
    </w:p>
    <w:p w:rsidR="00D12248" w:rsidRDefault="00D12248" w:rsidP="00D12248"/>
    <w:p w:rsidR="00D12248" w:rsidRPr="004724DE" w:rsidRDefault="004724DE" w:rsidP="00003483">
      <w:pPr>
        <w:outlineLvl w:val="0"/>
        <w:rPr>
          <w:b/>
        </w:rPr>
      </w:pPr>
      <w:r w:rsidRPr="004724DE">
        <w:rPr>
          <w:b/>
        </w:rPr>
        <w:t>Repeat Chorus</w:t>
      </w:r>
    </w:p>
    <w:p w:rsidR="00D12248" w:rsidRDefault="00D12248" w:rsidP="00D12248">
      <w:pPr>
        <w:rPr>
          <w:b/>
          <w:i/>
        </w:rPr>
      </w:pPr>
    </w:p>
    <w:p w:rsidR="00D12248" w:rsidRDefault="00D12248" w:rsidP="00D12248">
      <w:pPr>
        <w:rPr>
          <w:b/>
          <w:i/>
        </w:rPr>
      </w:pPr>
    </w:p>
    <w:p w:rsidR="00D12248" w:rsidRPr="004724DE" w:rsidRDefault="00C8306E" w:rsidP="00003483">
      <w:pPr>
        <w:outlineLvl w:val="0"/>
        <w:rPr>
          <w:b/>
        </w:rPr>
      </w:pPr>
      <w:r>
        <w:rPr>
          <w:b/>
        </w:rPr>
        <w:t>TAG</w:t>
      </w:r>
    </w:p>
    <w:p w:rsidR="00B22C54" w:rsidRDefault="00B22C54" w:rsidP="00D12248">
      <w:pPr>
        <w:rPr>
          <w:b/>
        </w:rPr>
      </w:pPr>
    </w:p>
    <w:p w:rsidR="00D12248" w:rsidRPr="009436E2" w:rsidRDefault="00D12248" w:rsidP="00D12248">
      <w:pPr>
        <w:rPr>
          <w:b/>
        </w:rPr>
      </w:pPr>
      <w:r>
        <w:rPr>
          <w:b/>
        </w:rPr>
        <w:t>G/</w:t>
      </w:r>
      <w:r w:rsidRPr="009436E2">
        <w:rPr>
          <w:b/>
        </w:rPr>
        <w:t xml:space="preserve">A       </w:t>
      </w:r>
      <w:r w:rsidR="00CD61A1">
        <w:rPr>
          <w:b/>
        </w:rPr>
        <w:t xml:space="preserve">         D    </w:t>
      </w:r>
      <w:proofErr w:type="gramStart"/>
      <w:r w:rsidR="00CD61A1">
        <w:rPr>
          <w:b/>
        </w:rPr>
        <w:t xml:space="preserve">G  </w:t>
      </w:r>
      <w:r>
        <w:rPr>
          <w:b/>
        </w:rPr>
        <w:t>G</w:t>
      </w:r>
      <w:proofErr w:type="gramEnd"/>
      <w:r w:rsidR="00CD61A1">
        <w:rPr>
          <w:b/>
        </w:rPr>
        <w:t xml:space="preserve">/A  </w:t>
      </w:r>
      <w:r>
        <w:rPr>
          <w:b/>
        </w:rPr>
        <w:t xml:space="preserve">D                                  </w:t>
      </w:r>
    </w:p>
    <w:p w:rsidR="00D12248" w:rsidRDefault="00D12248" w:rsidP="00D12248">
      <w:r>
        <w:t xml:space="preserve">You’re Beautiful             </w:t>
      </w:r>
    </w:p>
    <w:p w:rsidR="00D12248" w:rsidRDefault="00D12248" w:rsidP="00D12248"/>
    <w:p w:rsidR="00D12248" w:rsidRDefault="00D12248" w:rsidP="00D12248"/>
    <w:p w:rsidR="00D12248" w:rsidRDefault="00D12248" w:rsidP="00D12248"/>
    <w:p w:rsidR="00D12248" w:rsidRDefault="00D12248" w:rsidP="00D12248"/>
    <w:p w:rsidR="00D12248" w:rsidRPr="005B7D6D" w:rsidRDefault="00D12248" w:rsidP="00D12248"/>
    <w:p w:rsidR="00D12248" w:rsidRDefault="00D12248" w:rsidP="00D12248">
      <w:pPr>
        <w:rPr>
          <w:sz w:val="22"/>
          <w:szCs w:val="22"/>
        </w:rPr>
      </w:pPr>
    </w:p>
    <w:p w:rsidR="00D12248" w:rsidRDefault="00D12248" w:rsidP="00D12248">
      <w:pPr>
        <w:rPr>
          <w:sz w:val="22"/>
          <w:szCs w:val="22"/>
        </w:rPr>
      </w:pPr>
    </w:p>
    <w:p w:rsidR="00D12248" w:rsidRDefault="00D12248" w:rsidP="00D12248">
      <w:pPr>
        <w:rPr>
          <w:sz w:val="22"/>
          <w:szCs w:val="22"/>
        </w:rPr>
      </w:pPr>
    </w:p>
    <w:p w:rsidR="00D12248" w:rsidRDefault="00D12248" w:rsidP="00D12248">
      <w:pPr>
        <w:rPr>
          <w:sz w:val="22"/>
          <w:szCs w:val="22"/>
        </w:rPr>
      </w:pPr>
    </w:p>
    <w:p w:rsidR="00D12248" w:rsidRDefault="00D12248" w:rsidP="00D12248">
      <w:pPr>
        <w:rPr>
          <w:sz w:val="22"/>
          <w:szCs w:val="22"/>
        </w:rPr>
      </w:pPr>
    </w:p>
    <w:p w:rsidR="00D12248" w:rsidRDefault="00D12248" w:rsidP="00D12248">
      <w:pPr>
        <w:rPr>
          <w:sz w:val="22"/>
          <w:szCs w:val="22"/>
        </w:rPr>
      </w:pPr>
    </w:p>
    <w:p w:rsidR="00D12248" w:rsidRDefault="00D12248" w:rsidP="00D12248">
      <w:pPr>
        <w:rPr>
          <w:sz w:val="22"/>
          <w:szCs w:val="22"/>
        </w:rPr>
      </w:pPr>
    </w:p>
    <w:p w:rsidR="004724DE" w:rsidRDefault="004724DE" w:rsidP="00D12248">
      <w:pPr>
        <w:rPr>
          <w:sz w:val="22"/>
          <w:szCs w:val="22"/>
        </w:rPr>
      </w:pPr>
    </w:p>
    <w:p w:rsidR="004724DE" w:rsidRDefault="004724DE" w:rsidP="00D12248">
      <w:pPr>
        <w:rPr>
          <w:sz w:val="22"/>
          <w:szCs w:val="22"/>
        </w:rPr>
      </w:pPr>
    </w:p>
    <w:p w:rsidR="004724DE" w:rsidRDefault="004724DE" w:rsidP="00D12248">
      <w:pPr>
        <w:rPr>
          <w:sz w:val="22"/>
          <w:szCs w:val="22"/>
        </w:rPr>
      </w:pPr>
    </w:p>
    <w:p w:rsidR="004724DE" w:rsidRDefault="004724DE" w:rsidP="00D12248">
      <w:pPr>
        <w:rPr>
          <w:sz w:val="22"/>
          <w:szCs w:val="22"/>
        </w:rPr>
      </w:pPr>
    </w:p>
    <w:p w:rsidR="00A96222" w:rsidRDefault="00A96222" w:rsidP="00D12248">
      <w:pPr>
        <w:rPr>
          <w:sz w:val="22"/>
          <w:szCs w:val="22"/>
        </w:rPr>
      </w:pPr>
    </w:p>
    <w:p w:rsidR="00197ED1" w:rsidRPr="005C1391" w:rsidRDefault="00197ED1" w:rsidP="00197ED1">
      <w:pPr>
        <w:rPr>
          <w:sz w:val="22"/>
          <w:szCs w:val="22"/>
        </w:rPr>
      </w:pPr>
      <w:r w:rsidRPr="005C1391">
        <w:rPr>
          <w:sz w:val="22"/>
          <w:szCs w:val="22"/>
        </w:rPr>
        <w:t>© 1989 P</w:t>
      </w:r>
      <w:r>
        <w:rPr>
          <w:sz w:val="22"/>
          <w:szCs w:val="22"/>
        </w:rPr>
        <w:t>aragon Music Corp./ASCAP</w:t>
      </w:r>
    </w:p>
    <w:p w:rsidR="00A96222" w:rsidRDefault="00A96222" w:rsidP="00D12248">
      <w:pPr>
        <w:rPr>
          <w:sz w:val="22"/>
          <w:szCs w:val="22"/>
        </w:rPr>
      </w:pPr>
    </w:p>
    <w:p w:rsidR="00D12248" w:rsidRPr="005C1391" w:rsidRDefault="00D12248" w:rsidP="00D12248">
      <w:pPr>
        <w:rPr>
          <w:sz w:val="22"/>
          <w:szCs w:val="22"/>
        </w:rPr>
      </w:pPr>
    </w:p>
    <w:p w:rsidR="00D12248" w:rsidRPr="0044075F" w:rsidRDefault="00D12248" w:rsidP="00D12248">
      <w:pPr>
        <w:rPr>
          <w:ins w:id="0" w:author="Michele" w:date="2009-04-30T14:54:00Z"/>
          <w:rFonts w:ascii="Garamond" w:hAnsi="Garamond"/>
          <w:b/>
          <w:i/>
          <w:sz w:val="44"/>
          <w:szCs w:val="44"/>
        </w:rPr>
      </w:pPr>
    </w:p>
    <w:p w:rsidR="001A2C3B" w:rsidRDefault="009D6F38"/>
    <w:sectPr w:rsidR="001A2C3B" w:rsidSect="001A2C3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12248"/>
    <w:rsid w:val="00003483"/>
    <w:rsid w:val="00024DA7"/>
    <w:rsid w:val="0002745E"/>
    <w:rsid w:val="00027F22"/>
    <w:rsid w:val="000662FA"/>
    <w:rsid w:val="00151554"/>
    <w:rsid w:val="00165E25"/>
    <w:rsid w:val="00197ED1"/>
    <w:rsid w:val="0030655F"/>
    <w:rsid w:val="0033476D"/>
    <w:rsid w:val="00374267"/>
    <w:rsid w:val="003B4CF8"/>
    <w:rsid w:val="00406786"/>
    <w:rsid w:val="00456C7D"/>
    <w:rsid w:val="00467761"/>
    <w:rsid w:val="004724DE"/>
    <w:rsid w:val="005126CF"/>
    <w:rsid w:val="00630EC6"/>
    <w:rsid w:val="00694FD6"/>
    <w:rsid w:val="006E0B2B"/>
    <w:rsid w:val="006F4F75"/>
    <w:rsid w:val="00730BED"/>
    <w:rsid w:val="007C49FE"/>
    <w:rsid w:val="007F61E1"/>
    <w:rsid w:val="0080619A"/>
    <w:rsid w:val="00810258"/>
    <w:rsid w:val="0084409C"/>
    <w:rsid w:val="008A4588"/>
    <w:rsid w:val="00917F1D"/>
    <w:rsid w:val="00933B3C"/>
    <w:rsid w:val="00960C5F"/>
    <w:rsid w:val="00967AAF"/>
    <w:rsid w:val="0097798E"/>
    <w:rsid w:val="009D6F38"/>
    <w:rsid w:val="00A03CAB"/>
    <w:rsid w:val="00A416A9"/>
    <w:rsid w:val="00A96222"/>
    <w:rsid w:val="00AF187F"/>
    <w:rsid w:val="00B22C54"/>
    <w:rsid w:val="00BC6679"/>
    <w:rsid w:val="00BE67B0"/>
    <w:rsid w:val="00C21ADA"/>
    <w:rsid w:val="00C546DE"/>
    <w:rsid w:val="00C76037"/>
    <w:rsid w:val="00C8306E"/>
    <w:rsid w:val="00CD61A1"/>
    <w:rsid w:val="00CE1EF1"/>
    <w:rsid w:val="00D12248"/>
    <w:rsid w:val="00D40D1B"/>
    <w:rsid w:val="00D77C1B"/>
    <w:rsid w:val="00D83EB1"/>
    <w:rsid w:val="00DB15A2"/>
    <w:rsid w:val="00DD4FB3"/>
    <w:rsid w:val="00DE5E9D"/>
    <w:rsid w:val="00EA67BC"/>
    <w:rsid w:val="00EE665F"/>
    <w:rsid w:val="00F07234"/>
    <w:rsid w:val="00F222F0"/>
    <w:rsid w:val="00F71081"/>
    <w:rsid w:val="00FB43FC"/>
    <w:rsid w:val="00FD1FE6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24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406</Words>
  <Characters>2316</Characters>
  <Application>Microsoft Macintosh Word</Application>
  <DocSecurity>0</DocSecurity>
  <Lines>19</Lines>
  <Paragraphs>4</Paragraphs>
  <ScaleCrop>false</ScaleCrop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3</cp:revision>
  <dcterms:created xsi:type="dcterms:W3CDTF">2013-09-10T06:16:00Z</dcterms:created>
  <dcterms:modified xsi:type="dcterms:W3CDTF">2013-09-10T19:15:00Z</dcterms:modified>
</cp:coreProperties>
</file>